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1F" w:rsidRPr="00FC1EBF" w:rsidRDefault="004A4B1F" w:rsidP="004A4B1F">
      <w:pPr>
        <w:jc w:val="center"/>
        <w:rPr>
          <w:b/>
          <w:noProof/>
          <w:u w:val="single"/>
        </w:rPr>
      </w:pPr>
      <w:r w:rsidRPr="00FC1EBF">
        <w:rPr>
          <w:b/>
          <w:noProof/>
          <w:u w:val="single"/>
        </w:rPr>
        <w:t>Kalkulációs adatlap</w:t>
      </w:r>
    </w:p>
    <w:p w:rsidR="005B765E" w:rsidRPr="00953F6B" w:rsidRDefault="005B765E" w:rsidP="0093083E">
      <w:pPr>
        <w:jc w:val="both"/>
        <w:rPr>
          <w:noProof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4669"/>
        <w:gridCol w:w="2092"/>
        <w:gridCol w:w="4052"/>
        <w:gridCol w:w="1984"/>
      </w:tblGrid>
      <w:tr w:rsidR="0066047B" w:rsidRPr="00AB219B" w:rsidTr="0066047B">
        <w:trPr>
          <w:tblHeader/>
        </w:trPr>
        <w:tc>
          <w:tcPr>
            <w:tcW w:w="2195" w:type="dxa"/>
            <w:shd w:val="clear" w:color="auto" w:fill="auto"/>
          </w:tcPr>
          <w:p w:rsidR="006001D4" w:rsidRPr="00AB219B" w:rsidRDefault="0038370D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Gé</w:t>
            </w:r>
            <w:r w:rsidR="0040205D" w:rsidRPr="00AB219B">
              <w:rPr>
                <w:b/>
              </w:rPr>
              <w:t>p</w:t>
            </w:r>
            <w:r w:rsidR="006001D4" w:rsidRPr="00AB219B">
              <w:rPr>
                <w:b/>
              </w:rPr>
              <w:t>megnevezése</w:t>
            </w:r>
            <w:r w:rsidR="00F53A29" w:rsidRPr="00AB219B">
              <w:rPr>
                <w:b/>
              </w:rPr>
              <w:t>, darabszám</w:t>
            </w:r>
          </w:p>
        </w:tc>
        <w:tc>
          <w:tcPr>
            <w:tcW w:w="4669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Kért műszaki paraméter</w:t>
            </w:r>
          </w:p>
        </w:tc>
        <w:tc>
          <w:tcPr>
            <w:tcW w:w="209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pontos megnevezése</w:t>
            </w:r>
          </w:p>
        </w:tc>
        <w:tc>
          <w:tcPr>
            <w:tcW w:w="4052" w:type="dxa"/>
            <w:shd w:val="clear" w:color="auto" w:fill="auto"/>
          </w:tcPr>
          <w:p w:rsidR="006001D4" w:rsidRPr="00AB219B" w:rsidRDefault="006001D4" w:rsidP="00AB219B">
            <w:pPr>
              <w:jc w:val="center"/>
              <w:rPr>
                <w:b/>
              </w:rPr>
            </w:pPr>
            <w:r w:rsidRPr="00AB219B">
              <w:rPr>
                <w:b/>
              </w:rPr>
              <w:t>Megajánlott műszaki paraméter</w:t>
            </w:r>
          </w:p>
        </w:tc>
        <w:tc>
          <w:tcPr>
            <w:tcW w:w="1984" w:type="dxa"/>
            <w:shd w:val="clear" w:color="auto" w:fill="auto"/>
          </w:tcPr>
          <w:p w:rsidR="006001D4" w:rsidRPr="00AB219B" w:rsidRDefault="006001D4" w:rsidP="00342FED">
            <w:pPr>
              <w:ind w:left="64"/>
              <w:jc w:val="center"/>
              <w:rPr>
                <w:b/>
              </w:rPr>
            </w:pPr>
            <w:r w:rsidRPr="00AB219B">
              <w:rPr>
                <w:b/>
              </w:rPr>
              <w:t>Megajánlott gép, berendezés nettó ajánlati ára (HUF)</w:t>
            </w: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6E72E8" w:rsidRPr="00AB219B" w:rsidRDefault="0094078C" w:rsidP="0040205D">
            <w:pPr>
              <w:rPr>
                <w:bCs/>
              </w:rPr>
            </w:pPr>
            <w:r>
              <w:rPr>
                <w:bCs/>
              </w:rPr>
              <w:t>6</w:t>
            </w:r>
            <w:r w:rsidR="006E72E8" w:rsidRPr="00AB219B">
              <w:rPr>
                <w:bCs/>
              </w:rPr>
              <w:t>.</w:t>
            </w:r>
            <w:r w:rsidR="007516A2" w:rsidRPr="00AB219B">
              <w:rPr>
                <w:bCs/>
              </w:rPr>
              <w:t xml:space="preserve"> rész esetében</w:t>
            </w:r>
          </w:p>
          <w:p w:rsidR="008505B9" w:rsidRDefault="008505B9" w:rsidP="0040205D">
            <w:pPr>
              <w:rPr>
                <w:ins w:id="0" w:author="Balázs" w:date="2018-01-17T15:09:00Z"/>
                <w:bCs/>
              </w:rPr>
            </w:pPr>
            <w:ins w:id="1" w:author="Balázs" w:date="2018-01-17T15:09:00Z">
              <w:r>
                <w:rPr>
                  <w:bCs/>
                </w:rPr>
                <w:t>Híddaruk</w:t>
              </w:r>
            </w:ins>
          </w:p>
          <w:p w:rsidR="0040205D" w:rsidRPr="00AB219B" w:rsidDel="008505B9" w:rsidRDefault="00D7556B" w:rsidP="0040205D">
            <w:pPr>
              <w:rPr>
                <w:del w:id="2" w:author="Balázs" w:date="2018-01-17T15:09:00Z"/>
                <w:bCs/>
              </w:rPr>
            </w:pPr>
            <w:del w:id="3" w:author="Balázs" w:date="2018-01-17T15:09:00Z">
              <w:r w:rsidDel="008505B9">
                <w:rPr>
                  <w:bCs/>
                </w:rPr>
                <w:delText>4</w:delText>
              </w:r>
              <w:r w:rsidR="0040205D" w:rsidRPr="00AB219B" w:rsidDel="008505B9">
                <w:rPr>
                  <w:bCs/>
                </w:rPr>
                <w:delText xml:space="preserve"> db </w:delText>
              </w:r>
              <w:r w:rsidDel="008505B9">
                <w:rPr>
                  <w:noProof/>
                </w:rPr>
                <w:delText>20t futódaru +darupálya +áramszedő +kezelőjárdák</w:delText>
              </w:r>
            </w:del>
          </w:p>
          <w:p w:rsidR="006001D4" w:rsidRDefault="006001D4" w:rsidP="00673539"/>
        </w:tc>
        <w:tc>
          <w:tcPr>
            <w:tcW w:w="4669" w:type="dxa"/>
            <w:shd w:val="clear" w:color="auto" w:fill="auto"/>
          </w:tcPr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b/>
                <w:sz w:val="18"/>
                <w:szCs w:val="18"/>
                <w:u w:val="single"/>
              </w:rPr>
              <w:t>4db híddaru beszerzése</w:t>
            </w:r>
            <w:r w:rsidRPr="00B32EF7">
              <w:rPr>
                <w:rFonts w:eastAsia="MyriadPro-Light"/>
                <w:sz w:val="18"/>
                <w:szCs w:val="18"/>
              </w:rPr>
              <w:t xml:space="preserve"> adásvételi szerződés keretében teljesítés helyére szállítva, a hozzá tartozó darupályával, áramellátással és kezelőjárdákkal beüzemelve, betanítással és bemutatással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A híddaruknak, pályának, áramellátásnak, kezelő 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járdáknak  meg</w:t>
            </w:r>
            <w:proofErr w:type="gramEnd"/>
            <w:r w:rsidRPr="00B32EF7">
              <w:rPr>
                <w:rFonts w:eastAsia="MyriadPro-Light"/>
                <w:sz w:val="18"/>
                <w:szCs w:val="18"/>
              </w:rPr>
              <w:t xml:space="preserve"> kell felelnie az alábbi követelményeknek: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Kivitel: </w:t>
            </w:r>
            <w:proofErr w:type="spellStart"/>
            <w:r w:rsidRPr="00B32EF7">
              <w:rPr>
                <w:rFonts w:eastAsia="MyriadPro-Light"/>
                <w:sz w:val="18"/>
                <w:szCs w:val="18"/>
              </w:rPr>
              <w:t>kétfőtartós</w:t>
            </w:r>
            <w:proofErr w:type="spellEnd"/>
            <w:r w:rsidRPr="00B32EF7">
              <w:rPr>
                <w:rFonts w:eastAsia="MyriadPro-Light"/>
                <w:sz w:val="18"/>
                <w:szCs w:val="18"/>
              </w:rPr>
              <w:t xml:space="preserve"> felülfutó kivitel köteles emelőművel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Üzemmód: horogüzem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Teherbírás: 20000kg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Fesztávolság: 18,8m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Emelési magasság: 8,0m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Horogút: 8,0m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Névleges min/</w:t>
            </w:r>
            <w:proofErr w:type="spellStart"/>
            <w:r w:rsidRPr="00B32EF7">
              <w:rPr>
                <w:rFonts w:eastAsia="MyriadPro-Light"/>
                <w:sz w:val="18"/>
                <w:szCs w:val="18"/>
              </w:rPr>
              <w:t>max</w:t>
            </w:r>
            <w:proofErr w:type="spellEnd"/>
            <w:r w:rsidRPr="00B32EF7">
              <w:rPr>
                <w:rFonts w:eastAsia="MyriadPro-Light"/>
                <w:sz w:val="18"/>
                <w:szCs w:val="18"/>
              </w:rPr>
              <w:t xml:space="preserve"> elvárt sebességek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- emelés: 0,6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…6</w:t>
            </w:r>
            <w:proofErr w:type="gramEnd"/>
            <w:r w:rsidRPr="00B32EF7">
              <w:rPr>
                <w:rFonts w:eastAsia="MyriadPro-Light"/>
                <w:sz w:val="18"/>
                <w:szCs w:val="18"/>
              </w:rPr>
              <w:t xml:space="preserve"> m/min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- futómacska haladás: 0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…25</w:t>
            </w:r>
            <w:proofErr w:type="gramEnd"/>
            <w:r w:rsidRPr="00B32EF7">
              <w:rPr>
                <w:rFonts w:eastAsia="MyriadPro-Light"/>
                <w:sz w:val="18"/>
                <w:szCs w:val="18"/>
              </w:rPr>
              <w:t xml:space="preserve"> m/min frekvenciaváltós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- daruhaladás: 0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…50</w:t>
            </w:r>
            <w:proofErr w:type="gramEnd"/>
            <w:r w:rsidRPr="00B32EF7">
              <w:rPr>
                <w:rFonts w:eastAsia="MyriadPro-Light"/>
                <w:sz w:val="18"/>
                <w:szCs w:val="18"/>
              </w:rPr>
              <w:t xml:space="preserve"> m/min frekvenciaváltós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 teljesítményigénye maximum: 30 kW/daru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Üzemi feszültség: 3 x 400 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V ;</w:t>
            </w:r>
            <w:proofErr w:type="gramEnd"/>
            <w:r w:rsidRPr="00B32EF7">
              <w:rPr>
                <w:rFonts w:eastAsia="MyriadPro-Light"/>
                <w:sz w:val="18"/>
                <w:szCs w:val="18"/>
              </w:rPr>
              <w:t xml:space="preserve"> 50 Hz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Vezérlő feszültség: 220 V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Villamos védettség legalább: IP 55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 acélszerkezeti csoportbesorolása (DIN 15018): H2-B3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Gépészeti besorolás (ISO/FEM 9.511): emelő: M5/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2m ;</w:t>
            </w:r>
            <w:proofErr w:type="gramEnd"/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A daru áramellátása: zárt, PVC, tokozott , darupáronként 140 </w:t>
            </w:r>
            <w:proofErr w:type="gramStart"/>
            <w:r w:rsidRPr="00B32EF7">
              <w:rPr>
                <w:rFonts w:eastAsia="MyriadPro-Light"/>
                <w:sz w:val="18"/>
                <w:szCs w:val="18"/>
              </w:rPr>
              <w:t>A</w:t>
            </w:r>
            <w:proofErr w:type="gramEnd"/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Max. keréknyomás: &lt;160,0 </w:t>
            </w:r>
            <w:proofErr w:type="spellStart"/>
            <w:r w:rsidRPr="00B32EF7">
              <w:rPr>
                <w:rFonts w:eastAsia="MyriadPro-Light"/>
                <w:sz w:val="18"/>
                <w:szCs w:val="18"/>
              </w:rPr>
              <w:t>kN</w:t>
            </w:r>
            <w:proofErr w:type="spellEnd"/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Vezérlés: Rádió távirányító tandem üzemmód+tartalék rádió távirányító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Kezelőjárda a daruhídra szükséges a vonatkozó munkavédelmi szabályok betartásának megfelelően.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 színe: RAL 2004 narancssárga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Darupálya színe: </w:t>
            </w:r>
            <w:r>
              <w:rPr>
                <w:rFonts w:eastAsia="MyriadPro-Light"/>
                <w:sz w:val="18"/>
                <w:szCs w:val="18"/>
              </w:rPr>
              <w:t>tetszőleges</w:t>
            </w:r>
          </w:p>
          <w:p w:rsidR="0094078C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Darupálya áramellátással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Műszaki paraméterek: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Darupálya hossza: 222,0m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proofErr w:type="spellStart"/>
            <w:r w:rsidRPr="00B32EF7">
              <w:rPr>
                <w:rFonts w:eastAsia="MyriadPro-Light"/>
                <w:sz w:val="18"/>
                <w:szCs w:val="18"/>
              </w:rPr>
              <w:lastRenderedPageBreak/>
              <w:t>Darupályatartó</w:t>
            </w:r>
            <w:proofErr w:type="spellEnd"/>
            <w:r w:rsidRPr="00B32EF7">
              <w:rPr>
                <w:rFonts w:eastAsia="MyriadPro-Light"/>
                <w:sz w:val="18"/>
                <w:szCs w:val="18"/>
              </w:rPr>
              <w:t xml:space="preserve"> keresztmetszete min. HEA360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Darupálya oszloptávolság: 6,0m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Darusín mérete: 60x40mm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Áramellátás </w:t>
            </w:r>
            <w:proofErr w:type="spellStart"/>
            <w:r w:rsidRPr="00B32EF7">
              <w:rPr>
                <w:rFonts w:eastAsia="MyriadPro-Light"/>
                <w:sz w:val="18"/>
                <w:szCs w:val="18"/>
              </w:rPr>
              <w:t>hosza</w:t>
            </w:r>
            <w:proofErr w:type="spellEnd"/>
            <w:r w:rsidRPr="00B32EF7">
              <w:rPr>
                <w:rFonts w:eastAsia="MyriadPro-Light"/>
                <w:sz w:val="18"/>
                <w:szCs w:val="18"/>
              </w:rPr>
              <w:t>: 222m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Kezelőjárda a darupályára szükséges minimum oldalanként 2 x 6 m hosszban a vonatkozó munkavédelmi szabályok betartásának megfelelően.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Telepítési környezet: ipari-városi, zárt és kültéri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Környezeti hőmérséklet: -20°C +40°C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>CE minősítéssel kell rendelkezni a daruknak, illetve valamennyi megajánlott részegységnek, tartozéknak, kiegészítésnek is, nemcsak az alapgépnek.</w:t>
            </w:r>
          </w:p>
          <w:p w:rsidR="0094078C" w:rsidRPr="00B32EF7" w:rsidRDefault="0094078C" w:rsidP="0094078C">
            <w:pPr>
              <w:autoSpaceDE w:val="0"/>
              <w:autoSpaceDN w:val="0"/>
              <w:adjustRightInd w:val="0"/>
              <w:rPr>
                <w:rFonts w:eastAsia="MyriadPro-Light"/>
                <w:sz w:val="18"/>
                <w:szCs w:val="18"/>
              </w:rPr>
            </w:pPr>
            <w:r w:rsidRPr="00B32EF7">
              <w:rPr>
                <w:rFonts w:eastAsia="MyriadPro-Light"/>
                <w:sz w:val="18"/>
                <w:szCs w:val="18"/>
              </w:rPr>
              <w:t xml:space="preserve">A berendezést a teljesítés helyére szükséges szállítani és beüzemelni. A beüzemelés után betanítás szükséges </w:t>
            </w:r>
            <w:del w:id="4" w:author="Balázs" w:date="2018-01-17T15:21:00Z">
              <w:r w:rsidRPr="00B32EF7" w:rsidDel="00451035">
                <w:rPr>
                  <w:rFonts w:eastAsia="MyriadPro-Light"/>
                  <w:sz w:val="18"/>
                  <w:szCs w:val="18"/>
                </w:rPr>
                <w:delText>2</w:delText>
              </w:r>
            </w:del>
            <w:ins w:id="5" w:author="Balázs" w:date="2018-01-17T15:21:00Z">
              <w:r w:rsidR="00451035">
                <w:rPr>
                  <w:rFonts w:eastAsia="MyriadPro-Light"/>
                  <w:sz w:val="18"/>
                  <w:szCs w:val="18"/>
                </w:rPr>
                <w:t>3</w:t>
              </w:r>
            </w:ins>
            <w:r w:rsidRPr="00B32EF7">
              <w:rPr>
                <w:rFonts w:eastAsia="MyriadPro-Light"/>
                <w:sz w:val="18"/>
                <w:szCs w:val="18"/>
              </w:rPr>
              <w:t xml:space="preserve"> fő (Ajánlatkérő munkavállalói) részére 2 órában.</w:t>
            </w:r>
          </w:p>
          <w:p w:rsidR="0038370D" w:rsidRDefault="0038370D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6001D4" w:rsidRDefault="006001D4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6001D4" w:rsidRDefault="006001D4" w:rsidP="00AB219B">
            <w:pPr>
              <w:jc w:val="both"/>
            </w:pPr>
            <w:bookmarkStart w:id="6" w:name="_GoBack"/>
            <w:bookmarkEnd w:id="6"/>
          </w:p>
        </w:tc>
        <w:tc>
          <w:tcPr>
            <w:tcW w:w="1984" w:type="dxa"/>
            <w:shd w:val="clear" w:color="auto" w:fill="auto"/>
          </w:tcPr>
          <w:p w:rsidR="0066047B" w:rsidRDefault="0066047B" w:rsidP="0066047B">
            <w:pPr>
              <w:jc w:val="both"/>
              <w:rPr>
                <w:bCs/>
              </w:rPr>
            </w:pPr>
            <w:r w:rsidRPr="0066047B">
              <w:rPr>
                <w:bCs/>
              </w:rPr>
              <w:t>4db 20t futódaru +darupálya +áramszedő +kezelőjárdák</w:t>
            </w:r>
          </w:p>
          <w:p w:rsidR="0066047B" w:rsidRPr="0066047B" w:rsidRDefault="0066047B" w:rsidP="0066047B">
            <w:pPr>
              <w:jc w:val="both"/>
              <w:rPr>
                <w:bCs/>
              </w:rPr>
            </w:pPr>
          </w:p>
          <w:p w:rsidR="0066047B" w:rsidRDefault="00F53A29" w:rsidP="00AB219B">
            <w:pPr>
              <w:jc w:val="both"/>
            </w:pPr>
            <w:r>
              <w:t>ajánlatiára: nettó</w:t>
            </w:r>
          </w:p>
          <w:p w:rsidR="0066047B" w:rsidRDefault="0066047B" w:rsidP="00AB219B">
            <w:pPr>
              <w:jc w:val="both"/>
            </w:pPr>
          </w:p>
          <w:p w:rsidR="006001D4" w:rsidRDefault="0066047B" w:rsidP="00AB219B">
            <w:pPr>
              <w:jc w:val="both"/>
            </w:pPr>
            <w:r>
              <w:t>………….</w:t>
            </w:r>
            <w:r w:rsidR="00F53A29">
              <w:t xml:space="preserve"> + ÁFA</w:t>
            </w:r>
          </w:p>
          <w:p w:rsidR="00F53A29" w:rsidRDefault="00F53A29" w:rsidP="00AB219B">
            <w:pPr>
              <w:jc w:val="both"/>
            </w:pPr>
          </w:p>
          <w:p w:rsidR="007648DC" w:rsidRPr="00AB219B" w:rsidRDefault="007648DC" w:rsidP="00AB219B">
            <w:pPr>
              <w:jc w:val="both"/>
              <w:rPr>
                <w:i/>
              </w:rPr>
            </w:pPr>
          </w:p>
        </w:tc>
      </w:tr>
      <w:tr w:rsidR="0066047B" w:rsidTr="0066047B">
        <w:tc>
          <w:tcPr>
            <w:tcW w:w="2195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669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209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4052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7516A2" w:rsidRDefault="007516A2" w:rsidP="00AB219B">
            <w:pPr>
              <w:jc w:val="both"/>
            </w:pPr>
          </w:p>
        </w:tc>
      </w:tr>
    </w:tbl>
    <w:p w:rsidR="00A905BA" w:rsidRPr="003C3B57" w:rsidRDefault="00A905BA" w:rsidP="005B765E">
      <w:pPr>
        <w:jc w:val="both"/>
      </w:pPr>
    </w:p>
    <w:sectPr w:rsidR="00A905BA" w:rsidRPr="003C3B57" w:rsidSect="006001D4">
      <w:footerReference w:type="default" r:id="rId8"/>
      <w:pgSz w:w="16838" w:h="11906" w:orient="landscape"/>
      <w:pgMar w:top="1418" w:right="1225" w:bottom="1418" w:left="122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DC" w:rsidRDefault="00EA00DC">
      <w:r>
        <w:separator/>
      </w:r>
    </w:p>
  </w:endnote>
  <w:endnote w:type="continuationSeparator" w:id="0">
    <w:p w:rsidR="00EA00DC" w:rsidRDefault="00EA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13" w:rsidRPr="0093083E" w:rsidRDefault="00911E29" w:rsidP="0093083E">
    <w:pPr>
      <w:pStyle w:val="llb"/>
      <w:jc w:val="center"/>
    </w:pP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PAGE </w:instrText>
    </w:r>
    <w:r w:rsidRPr="0093083E">
      <w:rPr>
        <w:rStyle w:val="Oldalszm"/>
        <w:sz w:val="22"/>
        <w:szCs w:val="22"/>
      </w:rPr>
      <w:fldChar w:fldCharType="separate"/>
    </w:r>
    <w:r w:rsidR="00673539">
      <w:rPr>
        <w:rStyle w:val="Oldalszm"/>
        <w:noProof/>
        <w:sz w:val="22"/>
        <w:szCs w:val="22"/>
      </w:rPr>
      <w:t>1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. oldal / </w:t>
    </w:r>
    <w:r w:rsidRPr="0093083E">
      <w:rPr>
        <w:rStyle w:val="Oldalszm"/>
        <w:sz w:val="22"/>
        <w:szCs w:val="22"/>
      </w:rPr>
      <w:fldChar w:fldCharType="begin"/>
    </w:r>
    <w:r w:rsidR="000D5013" w:rsidRPr="0093083E">
      <w:rPr>
        <w:rStyle w:val="Oldalszm"/>
        <w:sz w:val="22"/>
        <w:szCs w:val="22"/>
      </w:rPr>
      <w:instrText xml:space="preserve"> NUMPAGES </w:instrText>
    </w:r>
    <w:r w:rsidRPr="0093083E">
      <w:rPr>
        <w:rStyle w:val="Oldalszm"/>
        <w:sz w:val="22"/>
        <w:szCs w:val="22"/>
      </w:rPr>
      <w:fldChar w:fldCharType="separate"/>
    </w:r>
    <w:r w:rsidR="00673539">
      <w:rPr>
        <w:rStyle w:val="Oldalszm"/>
        <w:noProof/>
        <w:sz w:val="22"/>
        <w:szCs w:val="22"/>
      </w:rPr>
      <w:t>2</w:t>
    </w:r>
    <w:r w:rsidRPr="0093083E">
      <w:rPr>
        <w:rStyle w:val="Oldalszm"/>
        <w:sz w:val="22"/>
        <w:szCs w:val="22"/>
      </w:rPr>
      <w:fldChar w:fldCharType="end"/>
    </w:r>
    <w:r w:rsidR="000D5013" w:rsidRPr="0093083E">
      <w:rPr>
        <w:rStyle w:val="Oldalszm"/>
        <w:sz w:val="22"/>
        <w:szCs w:val="22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DC" w:rsidRDefault="00EA00DC">
      <w:r>
        <w:separator/>
      </w:r>
    </w:p>
  </w:footnote>
  <w:footnote w:type="continuationSeparator" w:id="0">
    <w:p w:rsidR="00EA00DC" w:rsidRDefault="00EA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3375D8"/>
    <w:multiLevelType w:val="multilevel"/>
    <w:tmpl w:val="4CCED2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0EC83DD0"/>
    <w:multiLevelType w:val="hybridMultilevel"/>
    <w:tmpl w:val="0B0E5254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B13A76"/>
    <w:multiLevelType w:val="singleLevel"/>
    <w:tmpl w:val="2872FA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EB5483"/>
    <w:multiLevelType w:val="multilevel"/>
    <w:tmpl w:val="DCA664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302634"/>
    <w:multiLevelType w:val="hybridMultilevel"/>
    <w:tmpl w:val="AB6AA56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B176CB"/>
    <w:multiLevelType w:val="hybridMultilevel"/>
    <w:tmpl w:val="003A11DC"/>
    <w:lvl w:ilvl="0" w:tplc="2D3A4F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541E1"/>
    <w:multiLevelType w:val="multilevel"/>
    <w:tmpl w:val="3E92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CFA1FEC"/>
    <w:multiLevelType w:val="singleLevel"/>
    <w:tmpl w:val="B2BED282"/>
    <w:lvl w:ilvl="0">
      <w:numFmt w:val="bullet"/>
      <w:lvlText w:val="-"/>
      <w:lvlJc w:val="left"/>
      <w:pPr>
        <w:tabs>
          <w:tab w:val="num" w:pos="1632"/>
        </w:tabs>
        <w:ind w:left="1632" w:hanging="360"/>
      </w:pPr>
      <w:rPr>
        <w:rFonts w:hint="default"/>
      </w:rPr>
    </w:lvl>
  </w:abstractNum>
  <w:abstractNum w:abstractNumId="9">
    <w:nsid w:val="2E110D80"/>
    <w:multiLevelType w:val="multilevel"/>
    <w:tmpl w:val="8D90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E801A66"/>
    <w:multiLevelType w:val="hybridMultilevel"/>
    <w:tmpl w:val="E474E63A"/>
    <w:lvl w:ilvl="0" w:tplc="D262AB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0FF6"/>
    <w:multiLevelType w:val="hybridMultilevel"/>
    <w:tmpl w:val="8E0E1196"/>
    <w:lvl w:ilvl="0" w:tplc="8E5CF3A2">
      <w:start w:val="2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Times New Roman" w:eastAsia="Times New Roman" w:hAnsi="Times New Roman" w:cs="Times New Roman" w:hint="default"/>
      </w:rPr>
    </w:lvl>
    <w:lvl w:ilvl="1" w:tplc="0E702F76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H-Times New Roman" w:hint="default"/>
      </w:rPr>
    </w:lvl>
    <w:lvl w:ilvl="2" w:tplc="31641462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391E886C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39DC3AE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H-Times New Roman" w:hint="default"/>
      </w:rPr>
    </w:lvl>
    <w:lvl w:ilvl="5" w:tplc="C916F238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15363C1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657A5A04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H-Times New Roman" w:hint="default"/>
      </w:rPr>
    </w:lvl>
    <w:lvl w:ilvl="8" w:tplc="9E5E2C16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2">
    <w:nsid w:val="31070431"/>
    <w:multiLevelType w:val="singleLevel"/>
    <w:tmpl w:val="D5B89F90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</w:rPr>
    </w:lvl>
  </w:abstractNum>
  <w:abstractNum w:abstractNumId="13">
    <w:nsid w:val="371C5900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06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2139"/>
    <w:multiLevelType w:val="hybridMultilevel"/>
    <w:tmpl w:val="ED904C38"/>
    <w:lvl w:ilvl="0" w:tplc="7EDC4E6C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15">
    <w:nsid w:val="3F85256F"/>
    <w:multiLevelType w:val="hybridMultilevel"/>
    <w:tmpl w:val="486E0058"/>
    <w:lvl w:ilvl="0" w:tplc="48F2FE0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C3296D"/>
    <w:multiLevelType w:val="singleLevel"/>
    <w:tmpl w:val="F6A0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79090D"/>
    <w:multiLevelType w:val="multilevel"/>
    <w:tmpl w:val="E0F82B9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4571458D"/>
    <w:multiLevelType w:val="multilevel"/>
    <w:tmpl w:val="EE62CBC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8CD36BD"/>
    <w:multiLevelType w:val="multilevel"/>
    <w:tmpl w:val="743A6DEA"/>
    <w:lvl w:ilvl="0">
      <w:start w:val="1"/>
      <w:numFmt w:val="decimal"/>
      <w:lvlText w:val="%1-0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D3E0E13"/>
    <w:multiLevelType w:val="hybridMultilevel"/>
    <w:tmpl w:val="4EBCD638"/>
    <w:lvl w:ilvl="0" w:tplc="482082C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2D26A7"/>
    <w:multiLevelType w:val="hybridMultilevel"/>
    <w:tmpl w:val="EF9A9E7A"/>
    <w:lvl w:ilvl="0" w:tplc="0596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EA8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A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A0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EA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903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65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76E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A75AFC"/>
    <w:multiLevelType w:val="hybridMultilevel"/>
    <w:tmpl w:val="6A98B3D8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433F4F"/>
    <w:multiLevelType w:val="hybridMultilevel"/>
    <w:tmpl w:val="82D22BF2"/>
    <w:lvl w:ilvl="0" w:tplc="E2AEB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5A6212"/>
    <w:multiLevelType w:val="singleLevel"/>
    <w:tmpl w:val="0E123ADC"/>
    <w:lvl w:ilvl="0"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hint="default"/>
        <w:b/>
      </w:rPr>
    </w:lvl>
  </w:abstractNum>
  <w:abstractNum w:abstractNumId="25">
    <w:nsid w:val="63A91D29"/>
    <w:multiLevelType w:val="multilevel"/>
    <w:tmpl w:val="B62E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06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43F2034"/>
    <w:multiLevelType w:val="singleLevel"/>
    <w:tmpl w:val="ED4C1E0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7">
    <w:nsid w:val="65327C4F"/>
    <w:multiLevelType w:val="hybridMultilevel"/>
    <w:tmpl w:val="1408EFE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92D33"/>
    <w:multiLevelType w:val="hybridMultilevel"/>
    <w:tmpl w:val="B92C4AFC"/>
    <w:lvl w:ilvl="0" w:tplc="040E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29">
    <w:nsid w:val="6F350950"/>
    <w:multiLevelType w:val="hybridMultilevel"/>
    <w:tmpl w:val="F99448D8"/>
    <w:lvl w:ilvl="0" w:tplc="7D081118"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Andalus" w:eastAsia="Andalus" w:hAnsi="Andalus" w:cs="Andalu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8534D06"/>
    <w:multiLevelType w:val="hybridMultilevel"/>
    <w:tmpl w:val="969A2F36"/>
    <w:lvl w:ilvl="0" w:tplc="482082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551" w:hanging="283"/>
        </w:pPr>
        <w:rPr>
          <w:rFonts w:ascii="Colonna MT" w:hAnsi="Colonna MT" w:hint="default"/>
        </w:rPr>
      </w:lvl>
    </w:lvlOverride>
  </w:num>
  <w:num w:numId="4">
    <w:abstractNumId w:val="8"/>
  </w:num>
  <w:num w:numId="5">
    <w:abstractNumId w:val="26"/>
  </w:num>
  <w:num w:numId="6">
    <w:abstractNumId w:val="7"/>
  </w:num>
  <w:num w:numId="7">
    <w:abstractNumId w:val="16"/>
  </w:num>
  <w:num w:numId="8">
    <w:abstractNumId w:val="18"/>
  </w:num>
  <w:num w:numId="9">
    <w:abstractNumId w:val="17"/>
  </w:num>
  <w:num w:numId="10">
    <w:abstractNumId w:val="21"/>
  </w:num>
  <w:num w:numId="11">
    <w:abstractNumId w:val="25"/>
  </w:num>
  <w:num w:numId="12">
    <w:abstractNumId w:val="12"/>
  </w:num>
  <w:num w:numId="13">
    <w:abstractNumId w:val="24"/>
  </w:num>
  <w:num w:numId="14">
    <w:abstractNumId w:val="1"/>
  </w:num>
  <w:num w:numId="15">
    <w:abstractNumId w:val="13"/>
  </w:num>
  <w:num w:numId="16">
    <w:abstractNumId w:val="5"/>
  </w:num>
  <w:num w:numId="17">
    <w:abstractNumId w:val="14"/>
  </w:num>
  <w:num w:numId="18">
    <w:abstractNumId w:val="15"/>
  </w:num>
  <w:num w:numId="19">
    <w:abstractNumId w:val="30"/>
  </w:num>
  <w:num w:numId="20">
    <w:abstractNumId w:val="22"/>
  </w:num>
  <w:num w:numId="21">
    <w:abstractNumId w:val="27"/>
  </w:num>
  <w:num w:numId="22">
    <w:abstractNumId w:val="20"/>
  </w:num>
  <w:num w:numId="23">
    <w:abstractNumId w:val="19"/>
  </w:num>
  <w:num w:numId="24">
    <w:abstractNumId w:val="10"/>
  </w:num>
  <w:num w:numId="25">
    <w:abstractNumId w:val="4"/>
  </w:num>
  <w:num w:numId="26">
    <w:abstractNumId w:val="3"/>
  </w:num>
  <w:num w:numId="27">
    <w:abstractNumId w:val="28"/>
  </w:num>
  <w:num w:numId="28">
    <w:abstractNumId w:val="23"/>
  </w:num>
  <w:num w:numId="29">
    <w:abstractNumId w:val="2"/>
  </w:num>
  <w:num w:numId="30">
    <w:abstractNumId w:val="2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hu-HU" w:vendorID="7" w:dllVersion="513" w:checkStyle="1"/>
  <w:activeWritingStyle w:appName="MSWord" w:lang="hu-HU" w:vendorID="7" w:dllVersion="52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69"/>
    <w:rsid w:val="00004476"/>
    <w:rsid w:val="00005134"/>
    <w:rsid w:val="00015A5B"/>
    <w:rsid w:val="00016D5F"/>
    <w:rsid w:val="00020B75"/>
    <w:rsid w:val="00025951"/>
    <w:rsid w:val="00026BAE"/>
    <w:rsid w:val="00036EC8"/>
    <w:rsid w:val="00043AB5"/>
    <w:rsid w:val="000457F8"/>
    <w:rsid w:val="00050E03"/>
    <w:rsid w:val="00055C2A"/>
    <w:rsid w:val="00066BFD"/>
    <w:rsid w:val="00076344"/>
    <w:rsid w:val="00077E13"/>
    <w:rsid w:val="00095FF0"/>
    <w:rsid w:val="000A4145"/>
    <w:rsid w:val="000A6585"/>
    <w:rsid w:val="000B0187"/>
    <w:rsid w:val="000B02FD"/>
    <w:rsid w:val="000B174F"/>
    <w:rsid w:val="000B3326"/>
    <w:rsid w:val="000D2861"/>
    <w:rsid w:val="000D41BE"/>
    <w:rsid w:val="000D5013"/>
    <w:rsid w:val="000D675B"/>
    <w:rsid w:val="00100881"/>
    <w:rsid w:val="0010345C"/>
    <w:rsid w:val="00110F46"/>
    <w:rsid w:val="00113F2E"/>
    <w:rsid w:val="00125BD9"/>
    <w:rsid w:val="00126D79"/>
    <w:rsid w:val="0013014B"/>
    <w:rsid w:val="00135ED7"/>
    <w:rsid w:val="00144E17"/>
    <w:rsid w:val="00150FB2"/>
    <w:rsid w:val="00174B9C"/>
    <w:rsid w:val="001844FD"/>
    <w:rsid w:val="001849BB"/>
    <w:rsid w:val="00197FD2"/>
    <w:rsid w:val="001A5816"/>
    <w:rsid w:val="001B1FC3"/>
    <w:rsid w:val="001B2AA2"/>
    <w:rsid w:val="001B4425"/>
    <w:rsid w:val="001B5141"/>
    <w:rsid w:val="001C035A"/>
    <w:rsid w:val="001C4226"/>
    <w:rsid w:val="001D185F"/>
    <w:rsid w:val="001D4ABD"/>
    <w:rsid w:val="001E1A59"/>
    <w:rsid w:val="001E703B"/>
    <w:rsid w:val="001F3A00"/>
    <w:rsid w:val="002129A0"/>
    <w:rsid w:val="002258E1"/>
    <w:rsid w:val="00227159"/>
    <w:rsid w:val="0024407E"/>
    <w:rsid w:val="00265029"/>
    <w:rsid w:val="002948C0"/>
    <w:rsid w:val="002964B0"/>
    <w:rsid w:val="002A37B4"/>
    <w:rsid w:val="002A4B08"/>
    <w:rsid w:val="002B2003"/>
    <w:rsid w:val="002C4571"/>
    <w:rsid w:val="002D276C"/>
    <w:rsid w:val="002D42BA"/>
    <w:rsid w:val="002E1A99"/>
    <w:rsid w:val="002E3FDB"/>
    <w:rsid w:val="002E7EA6"/>
    <w:rsid w:val="002F4649"/>
    <w:rsid w:val="0031519F"/>
    <w:rsid w:val="00316251"/>
    <w:rsid w:val="003256A7"/>
    <w:rsid w:val="00337F94"/>
    <w:rsid w:val="003404A6"/>
    <w:rsid w:val="00342FED"/>
    <w:rsid w:val="003501DB"/>
    <w:rsid w:val="00353AAF"/>
    <w:rsid w:val="00355D3A"/>
    <w:rsid w:val="0036105C"/>
    <w:rsid w:val="00362094"/>
    <w:rsid w:val="00363CF7"/>
    <w:rsid w:val="0038370D"/>
    <w:rsid w:val="00395D64"/>
    <w:rsid w:val="00395EA2"/>
    <w:rsid w:val="003B0F5F"/>
    <w:rsid w:val="003C3B57"/>
    <w:rsid w:val="003E3459"/>
    <w:rsid w:val="003E3FFD"/>
    <w:rsid w:val="0040205D"/>
    <w:rsid w:val="004076D5"/>
    <w:rsid w:val="00426561"/>
    <w:rsid w:val="00447506"/>
    <w:rsid w:val="00451035"/>
    <w:rsid w:val="00470391"/>
    <w:rsid w:val="00473418"/>
    <w:rsid w:val="00476EA3"/>
    <w:rsid w:val="00480E31"/>
    <w:rsid w:val="00487C50"/>
    <w:rsid w:val="00491C8B"/>
    <w:rsid w:val="00493E13"/>
    <w:rsid w:val="004940CA"/>
    <w:rsid w:val="004A1D32"/>
    <w:rsid w:val="004A4B1F"/>
    <w:rsid w:val="004B458C"/>
    <w:rsid w:val="004B6A5C"/>
    <w:rsid w:val="004D3D41"/>
    <w:rsid w:val="004E0D57"/>
    <w:rsid w:val="004E2A02"/>
    <w:rsid w:val="004E6213"/>
    <w:rsid w:val="004F4467"/>
    <w:rsid w:val="004F4915"/>
    <w:rsid w:val="005017F2"/>
    <w:rsid w:val="0050199A"/>
    <w:rsid w:val="00507923"/>
    <w:rsid w:val="00522F40"/>
    <w:rsid w:val="0052370A"/>
    <w:rsid w:val="005268C5"/>
    <w:rsid w:val="00526D47"/>
    <w:rsid w:val="00536A74"/>
    <w:rsid w:val="00536B5F"/>
    <w:rsid w:val="00540EED"/>
    <w:rsid w:val="0055343A"/>
    <w:rsid w:val="005602BF"/>
    <w:rsid w:val="00561D18"/>
    <w:rsid w:val="00576814"/>
    <w:rsid w:val="00580FAD"/>
    <w:rsid w:val="00584DC9"/>
    <w:rsid w:val="005859EA"/>
    <w:rsid w:val="00590E62"/>
    <w:rsid w:val="005915D6"/>
    <w:rsid w:val="005A5D7D"/>
    <w:rsid w:val="005A7530"/>
    <w:rsid w:val="005B765E"/>
    <w:rsid w:val="005C1F7B"/>
    <w:rsid w:val="005C2FD9"/>
    <w:rsid w:val="005D1B95"/>
    <w:rsid w:val="005D2600"/>
    <w:rsid w:val="005D657C"/>
    <w:rsid w:val="005E10D7"/>
    <w:rsid w:val="005E4302"/>
    <w:rsid w:val="005E7188"/>
    <w:rsid w:val="006001D4"/>
    <w:rsid w:val="0061142F"/>
    <w:rsid w:val="006157C5"/>
    <w:rsid w:val="00616160"/>
    <w:rsid w:val="00623C1B"/>
    <w:rsid w:val="0062747A"/>
    <w:rsid w:val="00627F3B"/>
    <w:rsid w:val="006324E7"/>
    <w:rsid w:val="00634D4C"/>
    <w:rsid w:val="0063607E"/>
    <w:rsid w:val="00642A07"/>
    <w:rsid w:val="00656019"/>
    <w:rsid w:val="00657B7E"/>
    <w:rsid w:val="0066047B"/>
    <w:rsid w:val="006607CB"/>
    <w:rsid w:val="0067114B"/>
    <w:rsid w:val="00673539"/>
    <w:rsid w:val="006759C3"/>
    <w:rsid w:val="00681A74"/>
    <w:rsid w:val="006878C1"/>
    <w:rsid w:val="00692B7A"/>
    <w:rsid w:val="00694555"/>
    <w:rsid w:val="006950D9"/>
    <w:rsid w:val="006A3D7D"/>
    <w:rsid w:val="006A633B"/>
    <w:rsid w:val="006C4E4A"/>
    <w:rsid w:val="006D2F67"/>
    <w:rsid w:val="006E0051"/>
    <w:rsid w:val="006E4CC3"/>
    <w:rsid w:val="006E72E8"/>
    <w:rsid w:val="006E7FFA"/>
    <w:rsid w:val="006F3C15"/>
    <w:rsid w:val="006F58EB"/>
    <w:rsid w:val="00702D57"/>
    <w:rsid w:val="00703773"/>
    <w:rsid w:val="007249F1"/>
    <w:rsid w:val="00750641"/>
    <w:rsid w:val="007516A2"/>
    <w:rsid w:val="00762122"/>
    <w:rsid w:val="00762BFA"/>
    <w:rsid w:val="007648DC"/>
    <w:rsid w:val="0076745F"/>
    <w:rsid w:val="00780C24"/>
    <w:rsid w:val="00781D45"/>
    <w:rsid w:val="00790183"/>
    <w:rsid w:val="007929B7"/>
    <w:rsid w:val="007A256C"/>
    <w:rsid w:val="007B09D1"/>
    <w:rsid w:val="007B681D"/>
    <w:rsid w:val="007D046E"/>
    <w:rsid w:val="007D7518"/>
    <w:rsid w:val="007D75CB"/>
    <w:rsid w:val="007F0052"/>
    <w:rsid w:val="007F6592"/>
    <w:rsid w:val="007F7E94"/>
    <w:rsid w:val="00810C08"/>
    <w:rsid w:val="008155EC"/>
    <w:rsid w:val="00816FB1"/>
    <w:rsid w:val="00817DB5"/>
    <w:rsid w:val="00821945"/>
    <w:rsid w:val="008318BF"/>
    <w:rsid w:val="00831DBF"/>
    <w:rsid w:val="00832091"/>
    <w:rsid w:val="008320BD"/>
    <w:rsid w:val="00832113"/>
    <w:rsid w:val="00833D5F"/>
    <w:rsid w:val="00837B95"/>
    <w:rsid w:val="008505B9"/>
    <w:rsid w:val="008608D2"/>
    <w:rsid w:val="00861B2C"/>
    <w:rsid w:val="00862328"/>
    <w:rsid w:val="0087050A"/>
    <w:rsid w:val="00882E8D"/>
    <w:rsid w:val="008A2A47"/>
    <w:rsid w:val="008A65C4"/>
    <w:rsid w:val="008A7DB0"/>
    <w:rsid w:val="008B295B"/>
    <w:rsid w:val="008B7DD3"/>
    <w:rsid w:val="008C0F66"/>
    <w:rsid w:val="008C19C8"/>
    <w:rsid w:val="008C2689"/>
    <w:rsid w:val="008D3D11"/>
    <w:rsid w:val="008D4207"/>
    <w:rsid w:val="008D5706"/>
    <w:rsid w:val="008D5E21"/>
    <w:rsid w:val="008F07C8"/>
    <w:rsid w:val="008F0E23"/>
    <w:rsid w:val="008F2863"/>
    <w:rsid w:val="008F5E63"/>
    <w:rsid w:val="00911E29"/>
    <w:rsid w:val="00912AEF"/>
    <w:rsid w:val="0091527D"/>
    <w:rsid w:val="0093083E"/>
    <w:rsid w:val="00933605"/>
    <w:rsid w:val="00934D68"/>
    <w:rsid w:val="0094078C"/>
    <w:rsid w:val="009439DC"/>
    <w:rsid w:val="00953F6B"/>
    <w:rsid w:val="009560AF"/>
    <w:rsid w:val="00981431"/>
    <w:rsid w:val="00982E01"/>
    <w:rsid w:val="009A745F"/>
    <w:rsid w:val="009B4CF5"/>
    <w:rsid w:val="009B62D6"/>
    <w:rsid w:val="009F431C"/>
    <w:rsid w:val="009F53E8"/>
    <w:rsid w:val="009F7CA7"/>
    <w:rsid w:val="00A02E1A"/>
    <w:rsid w:val="00A237D2"/>
    <w:rsid w:val="00A26CB3"/>
    <w:rsid w:val="00A35206"/>
    <w:rsid w:val="00A43763"/>
    <w:rsid w:val="00A43ADE"/>
    <w:rsid w:val="00A60E38"/>
    <w:rsid w:val="00A65032"/>
    <w:rsid w:val="00A73592"/>
    <w:rsid w:val="00A758CB"/>
    <w:rsid w:val="00A843DE"/>
    <w:rsid w:val="00A864B8"/>
    <w:rsid w:val="00A905BA"/>
    <w:rsid w:val="00A93312"/>
    <w:rsid w:val="00AA23FB"/>
    <w:rsid w:val="00AA66B6"/>
    <w:rsid w:val="00AA726C"/>
    <w:rsid w:val="00AB0D17"/>
    <w:rsid w:val="00AB219B"/>
    <w:rsid w:val="00AB6319"/>
    <w:rsid w:val="00AC1EC5"/>
    <w:rsid w:val="00AC2C27"/>
    <w:rsid w:val="00AC6359"/>
    <w:rsid w:val="00AD3D68"/>
    <w:rsid w:val="00AF3DFD"/>
    <w:rsid w:val="00B108C3"/>
    <w:rsid w:val="00B11E59"/>
    <w:rsid w:val="00B168C3"/>
    <w:rsid w:val="00B21802"/>
    <w:rsid w:val="00B2400D"/>
    <w:rsid w:val="00B337E3"/>
    <w:rsid w:val="00B35B68"/>
    <w:rsid w:val="00B3723B"/>
    <w:rsid w:val="00B62879"/>
    <w:rsid w:val="00B62C41"/>
    <w:rsid w:val="00B63929"/>
    <w:rsid w:val="00B64742"/>
    <w:rsid w:val="00B74661"/>
    <w:rsid w:val="00B83214"/>
    <w:rsid w:val="00B94826"/>
    <w:rsid w:val="00BA3096"/>
    <w:rsid w:val="00BA392D"/>
    <w:rsid w:val="00BA3A90"/>
    <w:rsid w:val="00BA4A63"/>
    <w:rsid w:val="00BC7FE5"/>
    <w:rsid w:val="00BD7479"/>
    <w:rsid w:val="00BE52EC"/>
    <w:rsid w:val="00BE6E04"/>
    <w:rsid w:val="00C15747"/>
    <w:rsid w:val="00C15FE9"/>
    <w:rsid w:val="00C23B99"/>
    <w:rsid w:val="00C249F0"/>
    <w:rsid w:val="00C267ED"/>
    <w:rsid w:val="00C50FE7"/>
    <w:rsid w:val="00C51A63"/>
    <w:rsid w:val="00C52400"/>
    <w:rsid w:val="00C531C2"/>
    <w:rsid w:val="00C538A8"/>
    <w:rsid w:val="00C65EEE"/>
    <w:rsid w:val="00C67AFB"/>
    <w:rsid w:val="00C80E96"/>
    <w:rsid w:val="00C87402"/>
    <w:rsid w:val="00C90AAB"/>
    <w:rsid w:val="00C95A24"/>
    <w:rsid w:val="00C96FBE"/>
    <w:rsid w:val="00CA5865"/>
    <w:rsid w:val="00CB545D"/>
    <w:rsid w:val="00CC021B"/>
    <w:rsid w:val="00CC2C44"/>
    <w:rsid w:val="00CC446B"/>
    <w:rsid w:val="00CC57AE"/>
    <w:rsid w:val="00CD2B72"/>
    <w:rsid w:val="00CD63A8"/>
    <w:rsid w:val="00CD68A7"/>
    <w:rsid w:val="00CE589A"/>
    <w:rsid w:val="00CE766C"/>
    <w:rsid w:val="00CF4994"/>
    <w:rsid w:val="00CF61DB"/>
    <w:rsid w:val="00CF70A4"/>
    <w:rsid w:val="00D01B39"/>
    <w:rsid w:val="00D06CEE"/>
    <w:rsid w:val="00D11852"/>
    <w:rsid w:val="00D120D7"/>
    <w:rsid w:val="00D129B6"/>
    <w:rsid w:val="00D13A26"/>
    <w:rsid w:val="00D15200"/>
    <w:rsid w:val="00D20B09"/>
    <w:rsid w:val="00D26A2F"/>
    <w:rsid w:val="00D443FA"/>
    <w:rsid w:val="00D67AB0"/>
    <w:rsid w:val="00D7556B"/>
    <w:rsid w:val="00D77712"/>
    <w:rsid w:val="00D81B44"/>
    <w:rsid w:val="00D82753"/>
    <w:rsid w:val="00D86D92"/>
    <w:rsid w:val="00D92D3B"/>
    <w:rsid w:val="00DA1D38"/>
    <w:rsid w:val="00DA263C"/>
    <w:rsid w:val="00DA7792"/>
    <w:rsid w:val="00DB3551"/>
    <w:rsid w:val="00DB589C"/>
    <w:rsid w:val="00DC2F5D"/>
    <w:rsid w:val="00DE79D3"/>
    <w:rsid w:val="00DF518A"/>
    <w:rsid w:val="00E25629"/>
    <w:rsid w:val="00E53AD0"/>
    <w:rsid w:val="00E56421"/>
    <w:rsid w:val="00E62BD1"/>
    <w:rsid w:val="00E765D9"/>
    <w:rsid w:val="00E80001"/>
    <w:rsid w:val="00E87225"/>
    <w:rsid w:val="00E9143F"/>
    <w:rsid w:val="00E97790"/>
    <w:rsid w:val="00EA00DC"/>
    <w:rsid w:val="00EB1774"/>
    <w:rsid w:val="00EB48D6"/>
    <w:rsid w:val="00ED01B9"/>
    <w:rsid w:val="00EE0292"/>
    <w:rsid w:val="00EE0A5D"/>
    <w:rsid w:val="00EE22BF"/>
    <w:rsid w:val="00EE5A69"/>
    <w:rsid w:val="00EF49EF"/>
    <w:rsid w:val="00EF6B09"/>
    <w:rsid w:val="00F03622"/>
    <w:rsid w:val="00F06C27"/>
    <w:rsid w:val="00F10E14"/>
    <w:rsid w:val="00F17C82"/>
    <w:rsid w:val="00F22400"/>
    <w:rsid w:val="00F24DC1"/>
    <w:rsid w:val="00F27F85"/>
    <w:rsid w:val="00F323B3"/>
    <w:rsid w:val="00F53A29"/>
    <w:rsid w:val="00F546EE"/>
    <w:rsid w:val="00F7415D"/>
    <w:rsid w:val="00F85F34"/>
    <w:rsid w:val="00F864FB"/>
    <w:rsid w:val="00F90844"/>
    <w:rsid w:val="00F94C40"/>
    <w:rsid w:val="00F97F14"/>
    <w:rsid w:val="00FA2A87"/>
    <w:rsid w:val="00FA41FB"/>
    <w:rsid w:val="00FA757D"/>
    <w:rsid w:val="00FB1471"/>
    <w:rsid w:val="00FC2517"/>
    <w:rsid w:val="00FE2AA5"/>
    <w:rsid w:val="00FE2AF6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85F34"/>
    <w:rPr>
      <w:sz w:val="24"/>
      <w:szCs w:val="24"/>
    </w:rPr>
  </w:style>
  <w:style w:type="paragraph" w:styleId="Cmsor1">
    <w:name w:val="heading 1"/>
    <w:basedOn w:val="Norml"/>
    <w:next w:val="Norml"/>
    <w:qFormat/>
    <w:rsid w:val="00F86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86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F864FB"/>
    <w:pPr>
      <w:keepNext/>
      <w:ind w:left="1700" w:hanging="600"/>
      <w:outlineLvl w:val="2"/>
    </w:pPr>
    <w:rPr>
      <w:i/>
      <w:noProof/>
      <w:u w:val="single"/>
    </w:rPr>
  </w:style>
  <w:style w:type="paragraph" w:styleId="Cmsor4">
    <w:name w:val="heading 4"/>
    <w:basedOn w:val="Norml"/>
    <w:next w:val="Norml"/>
    <w:qFormat/>
    <w:rsid w:val="00F864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F864FB"/>
    <w:pPr>
      <w:keepNext/>
      <w:jc w:val="both"/>
      <w:outlineLvl w:val="4"/>
    </w:pPr>
    <w:rPr>
      <w:b/>
      <w:szCs w:val="20"/>
    </w:rPr>
  </w:style>
  <w:style w:type="paragraph" w:styleId="Cmsor6">
    <w:name w:val="heading 6"/>
    <w:basedOn w:val="Norml"/>
    <w:next w:val="Norml"/>
    <w:qFormat/>
    <w:rsid w:val="00F864FB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F864FB"/>
    <w:pPr>
      <w:keepNext/>
      <w:ind w:left="1417"/>
      <w:outlineLvl w:val="6"/>
    </w:pPr>
    <w:rPr>
      <w:u w:val="dotted"/>
    </w:rPr>
  </w:style>
  <w:style w:type="paragraph" w:styleId="Cmsor8">
    <w:name w:val="heading 8"/>
    <w:basedOn w:val="Norml"/>
    <w:next w:val="Norml"/>
    <w:qFormat/>
    <w:rsid w:val="00F864FB"/>
    <w:pPr>
      <w:keepNext/>
      <w:numPr>
        <w:ilvl w:val="12"/>
      </w:numPr>
      <w:ind w:left="567"/>
      <w:jc w:val="both"/>
      <w:outlineLvl w:val="7"/>
    </w:pPr>
    <w:rPr>
      <w:color w:val="008000"/>
      <w:szCs w:val="20"/>
      <w:u w:val="single"/>
    </w:rPr>
  </w:style>
  <w:style w:type="paragraph" w:styleId="Cmsor9">
    <w:name w:val="heading 9"/>
    <w:basedOn w:val="Norml"/>
    <w:next w:val="Norml"/>
    <w:qFormat/>
    <w:rsid w:val="00F864FB"/>
    <w:pPr>
      <w:keepNext/>
      <w:autoSpaceDE w:val="0"/>
      <w:autoSpaceDN w:val="0"/>
      <w:adjustRightInd w:val="0"/>
      <w:outlineLvl w:val="8"/>
    </w:pPr>
    <w:rPr>
      <w:b/>
      <w:noProof/>
      <w:color w:val="000000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Szvegtrzsbehzssal">
    <w:name w:val="Body Text Indent"/>
    <w:basedOn w:val="Norml"/>
    <w:rsid w:val="00F864FB"/>
    <w:pPr>
      <w:widowControl w:val="0"/>
      <w:ind w:left="1276" w:hanging="556"/>
    </w:pPr>
    <w:rPr>
      <w:rFonts w:ascii="H-Times New Roman" w:hAnsi="H-Times New Roman"/>
      <w:b/>
      <w:szCs w:val="20"/>
    </w:rPr>
  </w:style>
  <w:style w:type="paragraph" w:styleId="Szvegtrzsbehzssal2">
    <w:name w:val="Body Text Indent 2"/>
    <w:basedOn w:val="Norml"/>
    <w:rsid w:val="00F864FB"/>
    <w:pPr>
      <w:widowControl w:val="0"/>
      <w:ind w:left="567"/>
      <w:jc w:val="both"/>
    </w:pPr>
    <w:rPr>
      <w:color w:val="FF0000"/>
      <w:szCs w:val="20"/>
    </w:rPr>
  </w:style>
  <w:style w:type="paragraph" w:styleId="Szvegtrzsbehzssal3">
    <w:name w:val="Body Text Indent 3"/>
    <w:basedOn w:val="Norml"/>
    <w:rsid w:val="00F864FB"/>
    <w:pPr>
      <w:ind w:left="567"/>
      <w:jc w:val="both"/>
    </w:pPr>
    <w:rPr>
      <w:szCs w:val="20"/>
    </w:rPr>
  </w:style>
  <w:style w:type="paragraph" w:customStyle="1" w:styleId="oddl-nadpis">
    <w:name w:val="oddíl-nadpis"/>
    <w:basedOn w:val="Norml"/>
    <w:rsid w:val="00F864FB"/>
    <w:pPr>
      <w:keepNext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B">
    <w:name w:val="B"/>
    <w:rsid w:val="00F864FB"/>
    <w:pPr>
      <w:spacing w:before="240" w:line="240" w:lineRule="exact"/>
      <w:ind w:left="720"/>
      <w:jc w:val="both"/>
    </w:pPr>
    <w:rPr>
      <w:rFonts w:ascii="Times" w:hAnsi="Times"/>
      <w:sz w:val="24"/>
      <w:lang w:val="en-GB"/>
    </w:rPr>
  </w:style>
  <w:style w:type="paragraph" w:styleId="NormlWeb">
    <w:name w:val="Normal (Web)"/>
    <w:basedOn w:val="Norml"/>
    <w:rsid w:val="00F864FB"/>
  </w:style>
  <w:style w:type="paragraph" w:styleId="Szvegtrzs2">
    <w:name w:val="Body Text 2"/>
    <w:basedOn w:val="Norml"/>
    <w:rsid w:val="00F864FB"/>
    <w:pPr>
      <w:spacing w:after="120" w:line="480" w:lineRule="auto"/>
    </w:pPr>
  </w:style>
  <w:style w:type="paragraph" w:customStyle="1" w:styleId="text-3mezera">
    <w:name w:val="text - 3 mezera"/>
    <w:basedOn w:val="Norml"/>
    <w:rsid w:val="00F864FB"/>
    <w:pPr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llb">
    <w:name w:val="footer"/>
    <w:basedOn w:val="Norml"/>
    <w:rsid w:val="00F864FB"/>
    <w:pPr>
      <w:tabs>
        <w:tab w:val="center" w:pos="4320"/>
        <w:tab w:val="right" w:pos="8640"/>
      </w:tabs>
    </w:pPr>
    <w:rPr>
      <w:rFonts w:ascii="H-Times New Roman" w:hAnsi="H-Times New Roman"/>
      <w:szCs w:val="20"/>
    </w:rPr>
  </w:style>
  <w:style w:type="paragraph" w:styleId="Kpalrs">
    <w:name w:val="caption"/>
    <w:basedOn w:val="Norml"/>
    <w:next w:val="Norml"/>
    <w:qFormat/>
    <w:rsid w:val="00F864FB"/>
    <w:pPr>
      <w:spacing w:line="360" w:lineRule="auto"/>
      <w:jc w:val="both"/>
    </w:pPr>
    <w:rPr>
      <w:b/>
      <w:szCs w:val="20"/>
    </w:rPr>
  </w:style>
  <w:style w:type="paragraph" w:styleId="Cm">
    <w:name w:val="Title"/>
    <w:basedOn w:val="Norml"/>
    <w:qFormat/>
    <w:rsid w:val="00F864FB"/>
    <w:pPr>
      <w:ind w:left="851" w:right="851"/>
      <w:jc w:val="center"/>
    </w:pPr>
    <w:rPr>
      <w:b/>
      <w:szCs w:val="20"/>
    </w:rPr>
  </w:style>
  <w:style w:type="paragraph" w:styleId="Szvegtrzs">
    <w:name w:val="Body Text"/>
    <w:basedOn w:val="Norml"/>
    <w:rsid w:val="00F864FB"/>
    <w:pPr>
      <w:spacing w:after="120"/>
    </w:pPr>
  </w:style>
  <w:style w:type="paragraph" w:styleId="Szvegblokk">
    <w:name w:val="Block Text"/>
    <w:basedOn w:val="Norml"/>
    <w:rsid w:val="00F864FB"/>
    <w:pPr>
      <w:numPr>
        <w:ilvl w:val="12"/>
      </w:numPr>
      <w:ind w:left="-142" w:right="-420"/>
    </w:pPr>
    <w:rPr>
      <w:color w:val="FF0000"/>
    </w:rPr>
  </w:style>
  <w:style w:type="character" w:styleId="Oldalszm">
    <w:name w:val="page number"/>
    <w:basedOn w:val="Bekezdsalapbettpusa"/>
    <w:rsid w:val="00F864FB"/>
  </w:style>
  <w:style w:type="paragraph" w:customStyle="1" w:styleId="Szvegtrzs21">
    <w:name w:val="Szövegtörzs 21"/>
    <w:basedOn w:val="Norml"/>
    <w:rsid w:val="00F864FB"/>
    <w:pPr>
      <w:ind w:left="2268"/>
      <w:jc w:val="both"/>
    </w:pPr>
    <w:rPr>
      <w:szCs w:val="20"/>
    </w:rPr>
  </w:style>
  <w:style w:type="paragraph" w:styleId="Alcm">
    <w:name w:val="Subtitle"/>
    <w:aliases w:val="címsor2"/>
    <w:basedOn w:val="Norml"/>
    <w:qFormat/>
    <w:rsid w:val="00F864FB"/>
    <w:pPr>
      <w:jc w:val="center"/>
    </w:pPr>
    <w:rPr>
      <w:i/>
      <w:sz w:val="28"/>
      <w:szCs w:val="20"/>
      <w:lang w:val="de-CH"/>
    </w:rPr>
  </w:style>
  <w:style w:type="paragraph" w:customStyle="1" w:styleId="DefinitionTerm">
    <w:name w:val="Definition Term"/>
    <w:basedOn w:val="Norml"/>
    <w:next w:val="Norml"/>
    <w:rsid w:val="00F864FB"/>
    <w:pPr>
      <w:tabs>
        <w:tab w:val="num" w:pos="709"/>
      </w:tabs>
      <w:ind w:left="1418" w:right="12" w:hanging="284"/>
      <w:jc w:val="both"/>
    </w:pPr>
    <w:rPr>
      <w:snapToGrid w:val="0"/>
      <w:szCs w:val="20"/>
    </w:rPr>
  </w:style>
  <w:style w:type="paragraph" w:customStyle="1" w:styleId="krds">
    <w:name w:val="kérdés"/>
    <w:basedOn w:val="Norml"/>
    <w:autoRedefine/>
    <w:rsid w:val="00F864FB"/>
    <w:pPr>
      <w:keepNext/>
      <w:tabs>
        <w:tab w:val="left" w:pos="567"/>
      </w:tabs>
      <w:spacing w:before="120" w:line="240" w:lineRule="exact"/>
      <w:ind w:left="567"/>
      <w:jc w:val="both"/>
    </w:pPr>
    <w:rPr>
      <w:i/>
      <w:szCs w:val="20"/>
    </w:rPr>
  </w:style>
  <w:style w:type="paragraph" w:styleId="Szvegtrzs3">
    <w:name w:val="Body Text 3"/>
    <w:basedOn w:val="Norml"/>
    <w:rsid w:val="00F864FB"/>
    <w:pPr>
      <w:jc w:val="both"/>
    </w:pPr>
    <w:rPr>
      <w:color w:val="0000FF"/>
      <w:szCs w:val="20"/>
    </w:rPr>
  </w:style>
  <w:style w:type="paragraph" w:styleId="Csakszveg">
    <w:name w:val="Plain Text"/>
    <w:basedOn w:val="Norml"/>
    <w:rsid w:val="00F864FB"/>
    <w:rPr>
      <w:rFonts w:ascii="Courier New" w:hAnsi="Courier New"/>
      <w:sz w:val="20"/>
      <w:szCs w:val="20"/>
    </w:rPr>
  </w:style>
  <w:style w:type="paragraph" w:customStyle="1" w:styleId="1">
    <w:name w:val="1"/>
    <w:basedOn w:val="Norml"/>
    <w:rsid w:val="00F864FB"/>
    <w:pPr>
      <w:spacing w:line="360" w:lineRule="atLeast"/>
      <w:jc w:val="both"/>
    </w:pPr>
    <w:rPr>
      <w:rFonts w:ascii="Arial" w:hAnsi="Arial"/>
      <w:szCs w:val="20"/>
      <w:lang w:val="en-GB"/>
    </w:rPr>
  </w:style>
  <w:style w:type="paragraph" w:customStyle="1" w:styleId="Szvegtrzsbehzssal21">
    <w:name w:val="Szövegtörzs behúzással 21"/>
    <w:basedOn w:val="Norml"/>
    <w:rsid w:val="00F864FB"/>
    <w:pPr>
      <w:ind w:left="2268"/>
      <w:jc w:val="both"/>
    </w:pPr>
    <w:rPr>
      <w:noProof/>
      <w:color w:val="0000FF"/>
      <w:szCs w:val="20"/>
    </w:rPr>
  </w:style>
  <w:style w:type="paragraph" w:customStyle="1" w:styleId="Szvegtrzsbehzssal31">
    <w:name w:val="Szövegtörzs behúzással 31"/>
    <w:basedOn w:val="Norml"/>
    <w:rsid w:val="00F864FB"/>
    <w:pPr>
      <w:ind w:left="2268"/>
    </w:pPr>
    <w:rPr>
      <w:noProof/>
      <w:color w:val="0000FF"/>
      <w:szCs w:val="20"/>
    </w:rPr>
  </w:style>
  <w:style w:type="paragraph" w:styleId="Lista">
    <w:name w:val="List"/>
    <w:basedOn w:val="Norml"/>
    <w:rsid w:val="00F864FB"/>
    <w:pPr>
      <w:ind w:left="283" w:hanging="283"/>
    </w:pPr>
    <w:rPr>
      <w:sz w:val="20"/>
      <w:szCs w:val="20"/>
    </w:rPr>
  </w:style>
  <w:style w:type="paragraph" w:styleId="Lista3">
    <w:name w:val="List 3"/>
    <w:basedOn w:val="Norml"/>
    <w:rsid w:val="00F864FB"/>
    <w:pPr>
      <w:ind w:left="849" w:hanging="283"/>
    </w:pPr>
    <w:rPr>
      <w:sz w:val="20"/>
      <w:szCs w:val="20"/>
    </w:rPr>
  </w:style>
  <w:style w:type="paragraph" w:styleId="Listafolytatsa2">
    <w:name w:val="List Continue 2"/>
    <w:basedOn w:val="Norml"/>
    <w:rsid w:val="00F864FB"/>
    <w:pPr>
      <w:spacing w:after="120"/>
      <w:ind w:left="566"/>
    </w:pPr>
    <w:rPr>
      <w:sz w:val="20"/>
      <w:szCs w:val="20"/>
    </w:rPr>
  </w:style>
  <w:style w:type="paragraph" w:styleId="Listafolytatsa">
    <w:name w:val="List Continue"/>
    <w:basedOn w:val="Norml"/>
    <w:rsid w:val="00F864FB"/>
    <w:pPr>
      <w:spacing w:after="120"/>
      <w:ind w:left="283"/>
    </w:pPr>
    <w:rPr>
      <w:sz w:val="20"/>
      <w:szCs w:val="20"/>
    </w:rPr>
  </w:style>
  <w:style w:type="paragraph" w:styleId="Listafolytatsa3">
    <w:name w:val="List Continue 3"/>
    <w:basedOn w:val="Norml"/>
    <w:rsid w:val="00F864FB"/>
    <w:pPr>
      <w:spacing w:after="120"/>
      <w:ind w:left="849"/>
    </w:pPr>
    <w:rPr>
      <w:sz w:val="20"/>
      <w:szCs w:val="20"/>
    </w:rPr>
  </w:style>
  <w:style w:type="paragraph" w:styleId="Buborkszveg">
    <w:name w:val="Balloon Text"/>
    <w:basedOn w:val="Norml"/>
    <w:semiHidden/>
    <w:rsid w:val="00CF70A4"/>
    <w:rPr>
      <w:rFonts w:ascii="Tahoma" w:hAnsi="Tahoma" w:cs="Tahoma"/>
      <w:sz w:val="16"/>
      <w:szCs w:val="16"/>
    </w:rPr>
  </w:style>
  <w:style w:type="character" w:customStyle="1" w:styleId="contentimportant">
    <w:name w:val="contentimportant"/>
    <w:rsid w:val="00762122"/>
    <w:rPr>
      <w:b/>
      <w:bCs/>
      <w:sz w:val="15"/>
      <w:szCs w:val="15"/>
    </w:rPr>
  </w:style>
  <w:style w:type="character" w:customStyle="1" w:styleId="Kiemels2">
    <w:name w:val="Kiemelés 2"/>
    <w:qFormat/>
    <w:rsid w:val="0024407E"/>
    <w:rPr>
      <w:b/>
      <w:bCs/>
    </w:rPr>
  </w:style>
  <w:style w:type="paragraph" w:customStyle="1" w:styleId="standard">
    <w:name w:val="standard"/>
    <w:basedOn w:val="Norml"/>
    <w:rsid w:val="00DA1D38"/>
    <w:rPr>
      <w:rFonts w:ascii="&amp;#39" w:hAnsi="&amp;#39"/>
    </w:rPr>
  </w:style>
  <w:style w:type="paragraph" w:customStyle="1" w:styleId="Szvegtrzs31">
    <w:name w:val="Szövegtörzs 31"/>
    <w:basedOn w:val="Norml"/>
    <w:rsid w:val="00DA1D38"/>
    <w:pPr>
      <w:tabs>
        <w:tab w:val="left" w:pos="5245"/>
      </w:tabs>
      <w:jc w:val="both"/>
    </w:pPr>
    <w:rPr>
      <w:b/>
      <w:sz w:val="26"/>
      <w:szCs w:val="20"/>
    </w:rPr>
  </w:style>
  <w:style w:type="character" w:customStyle="1" w:styleId="Cmsor2Char">
    <w:name w:val="Címsor 2 Char"/>
    <w:link w:val="Cmsor2"/>
    <w:rsid w:val="00DA1D38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Hiperhivatkozs">
    <w:name w:val="Hyperlink"/>
    <w:rsid w:val="00135ED7"/>
    <w:rPr>
      <w:color w:val="0000FF"/>
      <w:u w:val="single"/>
    </w:rPr>
  </w:style>
  <w:style w:type="paragraph" w:customStyle="1" w:styleId="Default">
    <w:name w:val="Default"/>
    <w:rsid w:val="00522F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table" w:styleId="Rcsostblzat">
    <w:name w:val="Table Grid"/>
    <w:basedOn w:val="Normltblzat"/>
    <w:rsid w:val="005B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Műszaki dokumentáció</vt:lpstr>
    </vt:vector>
  </TitlesOfParts>
  <Company>EUROUT Kft.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dokumentáció</dc:title>
  <dc:creator>Edit</dc:creator>
  <cp:lastModifiedBy>Balázs</cp:lastModifiedBy>
  <cp:revision>4</cp:revision>
  <cp:lastPrinted>2017-04-14T20:43:00Z</cp:lastPrinted>
  <dcterms:created xsi:type="dcterms:W3CDTF">2018-01-17T14:09:00Z</dcterms:created>
  <dcterms:modified xsi:type="dcterms:W3CDTF">2018-01-20T12:31:00Z</dcterms:modified>
</cp:coreProperties>
</file>